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08051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D3AAD" w14:paraId="0C908054" w14:textId="77777777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8052" w14:textId="77777777" w:rsidR="002D3AAD" w:rsidRDefault="002D3AA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8053" w14:textId="77777777" w:rsidR="002D3AAD" w:rsidRPr="0085654B" w:rsidRDefault="002D3AAD" w:rsidP="006249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6249BE">
              <w:rPr>
                <w:b/>
                <w:sz w:val="26"/>
                <w:szCs w:val="26"/>
                <w:lang w:val="en-US"/>
              </w:rPr>
              <w:t>_035</w:t>
            </w:r>
          </w:p>
        </w:tc>
      </w:tr>
      <w:tr w:rsidR="002D3AAD" w14:paraId="0C908057" w14:textId="77777777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8055" w14:textId="77777777" w:rsidR="002D3AAD" w:rsidRDefault="002D3AA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8056" w14:textId="77777777" w:rsidR="002D3AAD" w:rsidRPr="006249BE" w:rsidRDefault="002D3AA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249BE">
              <w:rPr>
                <w:b/>
                <w:sz w:val="24"/>
                <w:szCs w:val="24"/>
                <w:lang w:val="en-US"/>
              </w:rPr>
              <w:t>2217942</w:t>
            </w:r>
          </w:p>
        </w:tc>
      </w:tr>
    </w:tbl>
    <w:p w14:paraId="5D98FB4C" w14:textId="77777777" w:rsidR="009A1CDD" w:rsidRDefault="009A1CDD" w:rsidP="009A1CD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50ED815A" w14:textId="77777777" w:rsidR="009A1CDD" w:rsidRPr="0052681C" w:rsidRDefault="009A1CDD" w:rsidP="009A1CD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4288455E" w14:textId="77777777" w:rsidR="009A1CDD" w:rsidRPr="0052681C" w:rsidRDefault="009A1CDD" w:rsidP="009A1CDD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0C90805D" w14:textId="77777777" w:rsidR="0026453A" w:rsidRPr="00697DC5" w:rsidRDefault="0026453A" w:rsidP="0026453A"/>
    <w:p w14:paraId="0C90805E" w14:textId="77777777" w:rsidR="0026453A" w:rsidRPr="00697DC5" w:rsidRDefault="0026453A" w:rsidP="0026453A"/>
    <w:p w14:paraId="0C90805F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0C908060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70350">
        <w:rPr>
          <w:b/>
          <w:sz w:val="26"/>
          <w:szCs w:val="26"/>
        </w:rPr>
        <w:t>(</w:t>
      </w:r>
      <w:r w:rsidR="00FE7BF8" w:rsidRPr="00A97C3A">
        <w:rPr>
          <w:b/>
          <w:sz w:val="26"/>
          <w:szCs w:val="26"/>
        </w:rPr>
        <w:t xml:space="preserve">Шайба пружинная </w:t>
      </w:r>
      <w:r w:rsidR="002D3AAD" w:rsidRPr="00A97C3A">
        <w:rPr>
          <w:b/>
          <w:sz w:val="26"/>
          <w:szCs w:val="26"/>
        </w:rPr>
        <w:t>16</w:t>
      </w:r>
      <w:r w:rsidR="00FE7BF8" w:rsidRPr="00A97C3A">
        <w:rPr>
          <w:b/>
          <w:sz w:val="26"/>
          <w:szCs w:val="26"/>
        </w:rPr>
        <w:t>мм</w:t>
      </w:r>
      <w:r w:rsidR="00B70350">
        <w:rPr>
          <w:b/>
          <w:sz w:val="26"/>
          <w:szCs w:val="26"/>
        </w:rPr>
        <w:t>)</w:t>
      </w:r>
      <w:r w:rsidR="00A97C3A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C908061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C908062" w14:textId="77777777" w:rsidR="00B70350" w:rsidRDefault="00B70350" w:rsidP="00B703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C908063" w14:textId="77777777" w:rsidR="00B70350" w:rsidRDefault="00B70350" w:rsidP="00B7035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14:paraId="0C908064" w14:textId="77777777" w:rsidR="00B70350" w:rsidRDefault="00B70350" w:rsidP="00B7035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C908065" w14:textId="77777777" w:rsidR="00B70350" w:rsidRDefault="00B70350" w:rsidP="00B703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C908066" w14:textId="77777777" w:rsidR="00B70350" w:rsidRDefault="00B70350" w:rsidP="00B7035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C908067" w14:textId="77777777" w:rsidR="00B70350" w:rsidRDefault="00B70350" w:rsidP="00B703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C908068" w14:textId="77777777" w:rsidR="00B70350" w:rsidRDefault="00B70350" w:rsidP="00B703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C908069" w14:textId="77777777" w:rsidR="00B70350" w:rsidRDefault="00B70350" w:rsidP="00B703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C90806A" w14:textId="77777777" w:rsidR="00B70350" w:rsidRDefault="00B70350" w:rsidP="00B703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C90806B" w14:textId="77777777" w:rsidR="00B70350" w:rsidRDefault="00B70350" w:rsidP="00B703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C90806C" w14:textId="77777777" w:rsidR="00B70350" w:rsidRDefault="00B70350" w:rsidP="00B703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C90806D" w14:textId="3C87A522" w:rsidR="00B70350" w:rsidRDefault="00B70350" w:rsidP="00B703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D2301B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C90806E" w14:textId="77777777" w:rsidR="00B70350" w:rsidRDefault="00B70350" w:rsidP="00B703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C90806F" w14:textId="77777777" w:rsidR="00B70350" w:rsidRDefault="00B70350" w:rsidP="00B703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14:paraId="0C908070" w14:textId="77777777" w:rsidR="00B70350" w:rsidRDefault="00B70350" w:rsidP="00B703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C908071" w14:textId="77777777" w:rsidR="00B70350" w:rsidRDefault="00B70350" w:rsidP="00B7035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C908072" w14:textId="77777777" w:rsidR="00B70350" w:rsidRDefault="00B70350" w:rsidP="00B7035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</w:t>
      </w:r>
      <w:r>
        <w:rPr>
          <w:sz w:val="24"/>
          <w:szCs w:val="24"/>
        </w:rPr>
        <w:lastRenderedPageBreak/>
        <w:t>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C908073" w14:textId="77777777" w:rsidR="00B70350" w:rsidRDefault="00B70350" w:rsidP="00B7035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C908074" w14:textId="77777777" w:rsidR="00B70350" w:rsidRDefault="00B70350" w:rsidP="00B703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C908075" w14:textId="77777777" w:rsidR="00B70350" w:rsidRDefault="00B70350" w:rsidP="00B703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C908076" w14:textId="77777777" w:rsidR="00B70350" w:rsidRDefault="00B70350" w:rsidP="00B703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0C908077" w14:textId="77777777" w:rsidR="00B70350" w:rsidRDefault="00B70350" w:rsidP="00B703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C908078" w14:textId="77777777" w:rsidR="00B70350" w:rsidRDefault="00B70350" w:rsidP="00B70350">
      <w:pPr>
        <w:spacing w:line="276" w:lineRule="auto"/>
        <w:rPr>
          <w:sz w:val="24"/>
          <w:szCs w:val="24"/>
        </w:rPr>
      </w:pPr>
    </w:p>
    <w:p w14:paraId="0C908079" w14:textId="77777777" w:rsidR="00B70350" w:rsidRDefault="00B70350" w:rsidP="00B703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C90807A" w14:textId="77777777" w:rsidR="00B70350" w:rsidRDefault="00B70350" w:rsidP="00B703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C90807B" w14:textId="77777777" w:rsidR="00B70350" w:rsidRDefault="00B70350" w:rsidP="00B703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C90807C" w14:textId="77777777" w:rsidR="00B70350" w:rsidRDefault="00B70350" w:rsidP="00B703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C90807D" w14:textId="77777777" w:rsidR="00B70350" w:rsidRDefault="00B70350" w:rsidP="00B703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C90807E" w14:textId="77777777" w:rsidR="00B70350" w:rsidRDefault="00B70350" w:rsidP="00B703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C90807F" w14:textId="77777777" w:rsidR="00B70350" w:rsidRDefault="00B70350" w:rsidP="00B703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C908080" w14:textId="77777777" w:rsidR="00B70350" w:rsidRDefault="00B70350" w:rsidP="00B703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C908081" w14:textId="77777777" w:rsidR="00B70350" w:rsidRDefault="00B70350" w:rsidP="00B703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C908082" w14:textId="77777777" w:rsidR="00B70350" w:rsidRDefault="00B70350" w:rsidP="00B703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C908083" w14:textId="77777777" w:rsidR="00B70350" w:rsidRDefault="00B70350" w:rsidP="00B703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C908084" w14:textId="77777777" w:rsidR="00B70350" w:rsidRDefault="00B70350" w:rsidP="00B7035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C908085" w14:textId="77777777" w:rsidR="00B70350" w:rsidRDefault="00B70350" w:rsidP="00B7035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C908086" w14:textId="77777777" w:rsidR="00B70350" w:rsidRDefault="00B70350" w:rsidP="00B7035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C908087" w14:textId="5E63FCAA" w:rsidR="00B70350" w:rsidRDefault="00B70350" w:rsidP="00B703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метизов должна пройти входной контроль, осуществл</w:t>
      </w:r>
      <w:r w:rsidR="00D2301B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C908088" w14:textId="77777777" w:rsidR="00B70350" w:rsidRDefault="00B70350" w:rsidP="00B7035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C908089" w14:textId="77777777" w:rsidR="00B70350" w:rsidRDefault="00B70350" w:rsidP="00B70350">
      <w:pPr>
        <w:rPr>
          <w:sz w:val="26"/>
          <w:szCs w:val="26"/>
        </w:rPr>
      </w:pPr>
    </w:p>
    <w:p w14:paraId="0C90808A" w14:textId="77777777" w:rsidR="00B70350" w:rsidRDefault="00B70350" w:rsidP="00B70350">
      <w:pPr>
        <w:rPr>
          <w:sz w:val="26"/>
          <w:szCs w:val="26"/>
        </w:rPr>
      </w:pPr>
    </w:p>
    <w:p w14:paraId="756AC5D4" w14:textId="77777777" w:rsidR="009A1CDD" w:rsidRDefault="009A1CDD" w:rsidP="009A1CDD">
      <w:pPr>
        <w:rPr>
          <w:sz w:val="26"/>
          <w:szCs w:val="26"/>
        </w:rPr>
      </w:pPr>
    </w:p>
    <w:p w14:paraId="2DCF6C7B" w14:textId="77777777" w:rsidR="009663FC" w:rsidRDefault="009663FC" w:rsidP="009663F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09816B47" w14:textId="77777777" w:rsidR="009663FC" w:rsidRDefault="009663FC" w:rsidP="009663FC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0C90808D" w14:textId="77777777" w:rsidR="008F73A3" w:rsidRPr="00697DC5" w:rsidRDefault="008F73A3" w:rsidP="00B7035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F094D" w14:textId="77777777" w:rsidR="000B7072" w:rsidRDefault="000B7072">
      <w:r>
        <w:separator/>
      </w:r>
    </w:p>
  </w:endnote>
  <w:endnote w:type="continuationSeparator" w:id="0">
    <w:p w14:paraId="61BD5D5A" w14:textId="77777777" w:rsidR="000B7072" w:rsidRDefault="000B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2C351" w14:textId="77777777" w:rsidR="000B7072" w:rsidRDefault="000B7072">
      <w:r>
        <w:separator/>
      </w:r>
    </w:p>
  </w:footnote>
  <w:footnote w:type="continuationSeparator" w:id="0">
    <w:p w14:paraId="70F84DC3" w14:textId="77777777" w:rsidR="000B7072" w:rsidRDefault="000B7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08092" w14:textId="77777777" w:rsidR="00AD7048" w:rsidRDefault="00DE4B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C90809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18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072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6F0"/>
    <w:rsid w:val="000D4FD2"/>
    <w:rsid w:val="000D639C"/>
    <w:rsid w:val="000D6AFF"/>
    <w:rsid w:val="000D6C67"/>
    <w:rsid w:val="000D6F7D"/>
    <w:rsid w:val="000D7011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19A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3AAD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3D3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A74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0E5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49BE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0B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29B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3FC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881"/>
    <w:rsid w:val="009A096B"/>
    <w:rsid w:val="009A1540"/>
    <w:rsid w:val="009A1CDD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C3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0350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76F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01B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4B7D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7BF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08051"/>
  <w15:docId w15:val="{1963E03C-8C6F-43E4-9051-D0524A49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9A1CD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3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F1900-C058-4596-9F1B-D9922C9A3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28AB8F-BCBA-4FEA-AFEE-EE7D3D125D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1FFCBB-149C-4563-BE06-CCD3DA00EF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A5295E5-A122-462D-A04B-C90B6CA8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Ярцев Андрей Петрович</cp:lastModifiedBy>
  <cp:revision>5</cp:revision>
  <cp:lastPrinted>2010-09-30T13:29:00Z</cp:lastPrinted>
  <dcterms:created xsi:type="dcterms:W3CDTF">2016-10-11T05:48:00Z</dcterms:created>
  <dcterms:modified xsi:type="dcterms:W3CDTF">2016-10-11T06:49:00Z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